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2257" w:rsidRDefault="004D2257" w:rsidP="004D2257">
      <w:r>
        <w:t>Name ________________________________________</w:t>
      </w:r>
      <w:proofErr w:type="gramStart"/>
      <w:r>
        <w:t>_       Date</w:t>
      </w:r>
      <w:proofErr w:type="gramEnd"/>
      <w:r>
        <w:t xml:space="preserve"> _________________</w:t>
      </w:r>
    </w:p>
    <w:p w:rsidR="004D2257" w:rsidRDefault="004D2257" w:rsidP="00A534DE">
      <w:pPr>
        <w:jc w:val="center"/>
      </w:pPr>
    </w:p>
    <w:p w:rsidR="004D2257" w:rsidRDefault="004D2257" w:rsidP="00A534DE">
      <w:pPr>
        <w:jc w:val="center"/>
      </w:pPr>
    </w:p>
    <w:p w:rsidR="00A534DE" w:rsidRDefault="00A534DE" w:rsidP="00A534DE">
      <w:pPr>
        <w:jc w:val="center"/>
      </w:pPr>
      <w:r>
        <w:t xml:space="preserve">Ecology </w:t>
      </w:r>
      <w:r w:rsidR="004D2257">
        <w:t xml:space="preserve">and Equilibrium </w:t>
      </w:r>
      <w:r>
        <w:t xml:space="preserve">Worksheet </w:t>
      </w:r>
    </w:p>
    <w:p w:rsidR="00A534DE" w:rsidRDefault="00A534DE" w:rsidP="00A534DE"/>
    <w:p w:rsidR="00A534DE" w:rsidRDefault="00A534DE" w:rsidP="00A534DE"/>
    <w:p w:rsidR="00A534DE" w:rsidRDefault="00A534DE" w:rsidP="00A534DE">
      <w:r>
        <w:t>Organism: ______________</w:t>
      </w:r>
    </w:p>
    <w:p w:rsidR="00A534DE" w:rsidRDefault="00A534DE" w:rsidP="00A534DE"/>
    <w:p w:rsidR="00A534DE" w:rsidRDefault="006458B0" w:rsidP="00A534DE">
      <w:ins w:id="0" w:author="Jay Fogleman" w:date="2012-11-27T17:14:00Z">
        <w:r>
          <w:t xml:space="preserve">1. </w:t>
        </w:r>
      </w:ins>
      <w:r w:rsidR="00A534DE">
        <w:t xml:space="preserve">List all of the other organisms and parts of the </w:t>
      </w:r>
      <w:r w:rsidR="004D2257">
        <w:t>ecosystem</w:t>
      </w:r>
      <w:r w:rsidR="00A534DE">
        <w:t xml:space="preserve"> your organism </w:t>
      </w:r>
      <w:ins w:id="1" w:author="Jay Fogleman" w:date="2012-11-27T17:10:00Z">
        <w:r>
          <w:t xml:space="preserve">must interact </w:t>
        </w:r>
      </w:ins>
      <w:r w:rsidR="00A534DE">
        <w:t>with to survive.</w:t>
      </w:r>
    </w:p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02E77" w:rsidP="00A534DE">
      <w:r>
        <w:rPr>
          <w:noProof/>
          <w:lang w:eastAsia="en-US"/>
        </w:rPr>
        <w:pict>
          <v:rect id="Rectangle 2" o:spid="_x0000_s1026" style="position:absolute;margin-left:-17.2pt;margin-top:22.55pt;width:466.5pt;height:394.5pt;z-index:2516582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104 -41 -138 82 -138 21887 21808 21887 21843 287 21773 0 21669 -41 -104 -4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" fillcolor="white [3212]" strokecolor="black [3213]" strokeweight="1.5pt">
            <v:shadow on="t" opacity="22938f" mv:blur="38100f" offset="0,2pt"/>
            <v:textbox inset=",7.2pt,,7.2pt"/>
            <w10:wrap type="tight"/>
          </v:rect>
        </w:pict>
      </w:r>
      <w:ins w:id="2" w:author="Jay Fogleman" w:date="2012-11-27T17:15:00Z">
        <w:r w:rsidR="006458B0">
          <w:t xml:space="preserve">2. </w:t>
        </w:r>
      </w:ins>
      <w:r w:rsidR="00A534DE">
        <w:t>Draw your organism and include all of the parts of the e</w:t>
      </w:r>
      <w:r w:rsidR="004D2257">
        <w:t xml:space="preserve">cosystem </w:t>
      </w:r>
      <w:r w:rsidR="00A534DE">
        <w:t>listed above</w:t>
      </w:r>
    </w:p>
    <w:p w:rsidR="006458B0" w:rsidRDefault="006458B0" w:rsidP="00A534DE">
      <w:pPr>
        <w:rPr>
          <w:ins w:id="3" w:author="Jay Fogleman" w:date="2012-11-27T17:13:00Z"/>
        </w:rPr>
      </w:pPr>
      <w:ins w:id="4" w:author="Jay Fogleman" w:date="2012-11-27T17:15:00Z">
        <w:r>
          <w:t xml:space="preserve">3. </w:t>
        </w:r>
      </w:ins>
      <w:r w:rsidR="00E9567A">
        <w:t xml:space="preserve">What are biotic and abiotic factors?  </w:t>
      </w:r>
    </w:p>
    <w:p w:rsidR="006458B0" w:rsidRDefault="006458B0" w:rsidP="00A534DE">
      <w:pPr>
        <w:rPr>
          <w:ins w:id="5" w:author="Jay Fogleman" w:date="2012-11-27T17:13:00Z"/>
        </w:rPr>
      </w:pPr>
    </w:p>
    <w:p w:rsidR="006458B0" w:rsidRDefault="006458B0" w:rsidP="00A534DE">
      <w:pPr>
        <w:rPr>
          <w:ins w:id="6" w:author="Jay Fogleman" w:date="2012-11-27T17:13:00Z"/>
        </w:rPr>
      </w:pPr>
    </w:p>
    <w:p w:rsidR="006458B0" w:rsidRDefault="006458B0" w:rsidP="00A534DE">
      <w:pPr>
        <w:rPr>
          <w:ins w:id="7" w:author="Jay Fogleman" w:date="2012-11-27T17:13:00Z"/>
        </w:rPr>
      </w:pPr>
    </w:p>
    <w:p w:rsidR="006458B0" w:rsidRDefault="006458B0" w:rsidP="00A534DE">
      <w:pPr>
        <w:rPr>
          <w:ins w:id="8" w:author="Jay Fogleman" w:date="2012-11-27T17:13:00Z"/>
        </w:rPr>
      </w:pPr>
    </w:p>
    <w:p w:rsidR="006458B0" w:rsidRDefault="006458B0" w:rsidP="00A534DE">
      <w:pPr>
        <w:rPr>
          <w:ins w:id="9" w:author="Jay Fogleman" w:date="2012-11-27T17:13:00Z"/>
        </w:rPr>
      </w:pPr>
    </w:p>
    <w:p w:rsidR="006458B0" w:rsidRDefault="006458B0" w:rsidP="00A534DE">
      <w:pPr>
        <w:rPr>
          <w:ins w:id="10" w:author="Jay Fogleman" w:date="2012-11-27T17:13:00Z"/>
        </w:rPr>
      </w:pPr>
    </w:p>
    <w:p w:rsidR="00D24595" w:rsidRDefault="006458B0" w:rsidP="00A534DE">
      <w:ins w:id="11" w:author="Jay Fogleman" w:date="2012-11-27T17:15:00Z">
        <w:r>
          <w:t xml:space="preserve">4. </w:t>
        </w:r>
      </w:ins>
      <w:r w:rsidR="00E9567A">
        <w:t xml:space="preserve">What </w:t>
      </w:r>
      <w:r w:rsidR="004D2257">
        <w:t>are the abiotic factors that</w:t>
      </w:r>
      <w:r w:rsidR="00E9567A">
        <w:t xml:space="preserve"> you depict</w:t>
      </w:r>
      <w:r w:rsidR="004D2257">
        <w:t>ed</w:t>
      </w:r>
      <w:r w:rsidR="00E9567A">
        <w:t xml:space="preserve"> in your drawing?</w:t>
      </w:r>
    </w:p>
    <w:p w:rsidR="004D2257" w:rsidRDefault="004D2257" w:rsidP="00A534DE"/>
    <w:p w:rsidR="006458B0" w:rsidRDefault="006458B0" w:rsidP="00A534DE">
      <w:pPr>
        <w:rPr>
          <w:ins w:id="12" w:author="Jay Fogleman" w:date="2012-11-27T17:13:00Z"/>
        </w:rPr>
      </w:pPr>
    </w:p>
    <w:p w:rsidR="006458B0" w:rsidRDefault="006458B0" w:rsidP="00A534DE">
      <w:pPr>
        <w:rPr>
          <w:ins w:id="13" w:author="Jay Fogleman" w:date="2012-11-27T17:13:00Z"/>
        </w:rPr>
      </w:pPr>
    </w:p>
    <w:p w:rsidR="004D2257" w:rsidRDefault="004D2257" w:rsidP="00A534DE"/>
    <w:p w:rsidR="006458B0" w:rsidRDefault="006458B0" w:rsidP="00A534DE">
      <w:pPr>
        <w:rPr>
          <w:ins w:id="14" w:author="Jay Fogleman" w:date="2012-11-27T17:13:00Z"/>
        </w:rPr>
      </w:pPr>
    </w:p>
    <w:p w:rsidR="006458B0" w:rsidRDefault="004D2257" w:rsidP="00A534DE">
      <w:r>
        <w:t>5.  What are the biotic factors that you depicted in your drawing?</w:t>
      </w:r>
    </w:p>
    <w:p w:rsidR="00D24595" w:rsidRDefault="00D24595" w:rsidP="00A534DE"/>
    <w:p w:rsidR="004D2257" w:rsidRDefault="004D2257" w:rsidP="00A534DE"/>
    <w:p w:rsidR="004D2257" w:rsidRDefault="004D2257" w:rsidP="00A534DE"/>
    <w:p w:rsidR="004D2257" w:rsidRDefault="004D2257" w:rsidP="00A534DE"/>
    <w:p w:rsidR="00006C45" w:rsidRDefault="00006C45" w:rsidP="00A534DE"/>
    <w:p w:rsidR="00006C45" w:rsidRDefault="00006C45" w:rsidP="00A534DE"/>
    <w:p w:rsidR="00D24595" w:rsidRDefault="004D2257" w:rsidP="00A534DE">
      <w:r>
        <w:t>6</w:t>
      </w:r>
      <w:ins w:id="15" w:author="Jay Fogleman" w:date="2012-11-27T17:15:00Z">
        <w:r w:rsidR="006458B0">
          <w:t xml:space="preserve">. </w:t>
        </w:r>
      </w:ins>
      <w:r w:rsidR="006F1A28">
        <w:t xml:space="preserve"> </w:t>
      </w:r>
      <w:r w:rsidR="00D24595">
        <w:t xml:space="preserve">List </w:t>
      </w:r>
      <w:r w:rsidR="009517F0">
        <w:t xml:space="preserve">and define </w:t>
      </w:r>
      <w:r w:rsidR="006F1A28">
        <w:t>the 5 organizational levels.</w:t>
      </w:r>
      <w:r w:rsidR="00D24595">
        <w:t xml:space="preserve"> </w:t>
      </w:r>
      <w:r w:rsidR="006F1A28">
        <w:t xml:space="preserve"> Did you represent any of them in your drawing?  Which ones?  Label the organizational levels you represented in your drawing.</w:t>
      </w:r>
    </w:p>
    <w:p w:rsidR="00D24595" w:rsidRDefault="00D24595" w:rsidP="00A534DE"/>
    <w:p w:rsidR="00D24595" w:rsidRDefault="00D24595" w:rsidP="00A534DE"/>
    <w:p w:rsidR="00006C45" w:rsidRDefault="00006C45" w:rsidP="00A534DE"/>
    <w:p w:rsidR="00006C45" w:rsidRDefault="00006C45" w:rsidP="00A534DE"/>
    <w:p w:rsidR="00006C45" w:rsidRDefault="00006C45" w:rsidP="00A534DE"/>
    <w:p w:rsidR="00D24595" w:rsidRDefault="00D24595" w:rsidP="00A534DE"/>
    <w:p w:rsidR="00D24595" w:rsidRDefault="00D24595" w:rsidP="00A534DE"/>
    <w:p w:rsidR="00DC262D" w:rsidRDefault="006458B0" w:rsidP="00A534DE">
      <w:ins w:id="16" w:author="Jay Fogleman" w:date="2012-11-27T17:15:00Z">
        <w:r>
          <w:t xml:space="preserve">6. </w:t>
        </w:r>
      </w:ins>
      <w:r w:rsidR="00DC262D">
        <w:t>Define equilibrium in an ecosystem in your own words.</w:t>
      </w:r>
    </w:p>
    <w:p w:rsidR="00DC262D" w:rsidRDefault="00DC262D" w:rsidP="00A534DE"/>
    <w:p w:rsidR="00DC262D" w:rsidRDefault="00DC262D" w:rsidP="00A534DE"/>
    <w:p w:rsidR="00DC262D" w:rsidRDefault="00DC262D" w:rsidP="00A534DE"/>
    <w:p w:rsidR="00390DBF" w:rsidRDefault="00390DBF" w:rsidP="00A534DE"/>
    <w:p w:rsidR="00DC262D" w:rsidRDefault="00DC262D" w:rsidP="00A534DE"/>
    <w:p w:rsidR="00006C45" w:rsidRDefault="00006C45" w:rsidP="00A534DE"/>
    <w:p w:rsidR="00006C45" w:rsidRDefault="00006C45" w:rsidP="00A534DE"/>
    <w:p w:rsidR="00D24595" w:rsidRDefault="00D24595" w:rsidP="00A534DE"/>
    <w:p w:rsidR="00944BCA" w:rsidRDefault="006458B0" w:rsidP="00A534DE">
      <w:ins w:id="17" w:author="Jay Fogleman" w:date="2012-11-27T17:15:00Z">
        <w:r>
          <w:t xml:space="preserve">7. </w:t>
        </w:r>
      </w:ins>
      <w:r w:rsidR="00944BCA">
        <w:t>Predict the chain of events that would happen if one element of this ecosystem were removed.</w:t>
      </w:r>
      <w:r w:rsidR="003678BA">
        <w:t xml:space="preserve">  </w:t>
      </w:r>
      <w:r w:rsidR="00DC262D">
        <w:t>H</w:t>
      </w:r>
      <w:r w:rsidR="00761241">
        <w:t>ow would removing this element a</w:t>
      </w:r>
      <w:r w:rsidR="00DC262D">
        <w:t>ffect equilibrium?</w:t>
      </w:r>
      <w:r w:rsidR="00007E7D">
        <w:t xml:space="preserve"> </w:t>
      </w:r>
      <w:r w:rsidR="00DC262D">
        <w:t xml:space="preserve"> </w:t>
      </w:r>
      <w:r w:rsidR="003678BA">
        <w:t xml:space="preserve">Would your organism be the only </w:t>
      </w:r>
      <w:r w:rsidR="00761241">
        <w:t>one a</w:t>
      </w:r>
      <w:r w:rsidR="003678BA">
        <w:t>ffected?</w:t>
      </w:r>
    </w:p>
    <w:p w:rsidR="00944BCA" w:rsidRDefault="00944BCA" w:rsidP="00A534DE"/>
    <w:p w:rsidR="00944BCA" w:rsidRDefault="00944BCA" w:rsidP="00A534DE"/>
    <w:p w:rsidR="00944BCA" w:rsidRDefault="00944BCA" w:rsidP="00A534DE"/>
    <w:p w:rsidR="00944BCA" w:rsidRDefault="00944BCA" w:rsidP="00A534DE"/>
    <w:p w:rsidR="00761241" w:rsidRDefault="00761241" w:rsidP="00A534DE"/>
    <w:sectPr w:rsidR="00761241" w:rsidSect="0076124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revisionView w:markup="0" w:comments="0" w:insDel="0" w:formatting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A534DE"/>
    <w:rsid w:val="00006C45"/>
    <w:rsid w:val="00007E7D"/>
    <w:rsid w:val="001C74B9"/>
    <w:rsid w:val="003678BA"/>
    <w:rsid w:val="00390DBF"/>
    <w:rsid w:val="004D2257"/>
    <w:rsid w:val="006458B0"/>
    <w:rsid w:val="006F1A28"/>
    <w:rsid w:val="00761241"/>
    <w:rsid w:val="00944BCA"/>
    <w:rsid w:val="009517F0"/>
    <w:rsid w:val="00A02E77"/>
    <w:rsid w:val="00A534DE"/>
    <w:rsid w:val="00BF6A71"/>
    <w:rsid w:val="00D24595"/>
    <w:rsid w:val="00DC262D"/>
    <w:rsid w:val="00E9567A"/>
    <w:rsid w:val="00F974CE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A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8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8B0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6458B0"/>
  </w:style>
  <w:style w:type="character" w:styleId="CommentReference">
    <w:name w:val="annotation reference"/>
    <w:basedOn w:val="DefaultParagraphFont"/>
    <w:uiPriority w:val="99"/>
    <w:semiHidden/>
    <w:unhideWhenUsed/>
    <w:rsid w:val="006458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8B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8B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8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8B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8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8B0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6458B0"/>
  </w:style>
  <w:style w:type="character" w:styleId="CommentReference">
    <w:name w:val="annotation reference"/>
    <w:basedOn w:val="DefaultParagraphFont"/>
    <w:uiPriority w:val="99"/>
    <w:semiHidden/>
    <w:unhideWhenUsed/>
    <w:rsid w:val="006458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8B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8B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8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8B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809</Characters>
  <Application>Microsoft Word 12.1.0</Application>
  <DocSecurity>0</DocSecurity>
  <Lines>6</Lines>
  <Paragraphs>1</Paragraphs>
  <ScaleCrop>false</ScaleCrop>
  <Company>fy242fv363</Company>
  <LinksUpToDate>false</LinksUpToDate>
  <CharactersWithSpaces>993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Farrish</dc:creator>
  <cp:keywords/>
  <cp:lastModifiedBy>Melissa Farrish</cp:lastModifiedBy>
  <cp:revision>2</cp:revision>
  <dcterms:created xsi:type="dcterms:W3CDTF">2012-12-08T18:41:00Z</dcterms:created>
  <dcterms:modified xsi:type="dcterms:W3CDTF">2012-12-08T18:41:00Z</dcterms:modified>
</cp:coreProperties>
</file>